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C8179D" w:rsidRDefault="00C8179D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C8179D" w:rsidRPr="00EB2B92" w:rsidRDefault="00C8179D" w:rsidP="00C8179D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b w:val="0"/>
          <w:sz w:val="20"/>
          <w:szCs w:val="20"/>
        </w:rPr>
      </w:pPr>
      <w:r w:rsidRPr="00EB2B92">
        <w:rPr>
          <w:rFonts w:ascii="Arial" w:hAnsi="Arial" w:cs="Arial"/>
          <w:b w:val="0"/>
          <w:sz w:val="20"/>
          <w:szCs w:val="20"/>
        </w:rPr>
        <w:t>Čestně prohlašuji, že disponuji provozním a technickým zařízením dle § 79 odst. 2 písm. j) zákona: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4"/>
        <w:gridCol w:w="2910"/>
      </w:tblGrid>
      <w:tr w:rsidR="00C8179D" w:rsidRPr="006F2539" w:rsidTr="008C354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C8179D" w:rsidRPr="006F2539" w:rsidRDefault="00C8179D" w:rsidP="00C8179D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Technické </w:t>
            </w:r>
            <w:r w:rsidRPr="00081990">
              <w:rPr>
                <w:b/>
                <w:sz w:val="20"/>
              </w:rPr>
              <w:t xml:space="preserve">zařízení pro </w:t>
            </w:r>
            <w:r>
              <w:rPr>
                <w:b/>
                <w:sz w:val="20"/>
              </w:rPr>
              <w:t xml:space="preserve">pokládku </w:t>
            </w:r>
            <w:proofErr w:type="spellStart"/>
            <w:r>
              <w:rPr>
                <w:b/>
                <w:sz w:val="20"/>
              </w:rPr>
              <w:t>bezvýkopovou</w:t>
            </w:r>
            <w:proofErr w:type="spellEnd"/>
            <w:r>
              <w:rPr>
                <w:b/>
                <w:sz w:val="20"/>
              </w:rPr>
              <w:t xml:space="preserve"> metodou</w:t>
            </w:r>
          </w:p>
        </w:tc>
      </w:tr>
      <w:tr w:rsidR="00C8179D" w:rsidRPr="006F2539" w:rsidTr="008C3542">
        <w:trPr>
          <w:cantSplit/>
        </w:trPr>
        <w:tc>
          <w:tcPr>
            <w:tcW w:w="6304" w:type="dxa"/>
            <w:vAlign w:val="center"/>
          </w:tcPr>
          <w:p w:rsidR="00C8179D" w:rsidRPr="006F2539" w:rsidRDefault="00C8179D" w:rsidP="008C354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Požadovaná specifikace</w:t>
            </w:r>
          </w:p>
        </w:tc>
        <w:tc>
          <w:tcPr>
            <w:tcW w:w="2910" w:type="dxa"/>
          </w:tcPr>
          <w:p w:rsidR="00C8179D" w:rsidRDefault="00C8179D" w:rsidP="008C3542">
            <w:pPr>
              <w:pStyle w:val="text"/>
              <w:widowControl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Splňuje: ANO / NE / popis</w:t>
            </w:r>
          </w:p>
          <w:p w:rsidR="00C8179D" w:rsidRPr="006F2539" w:rsidRDefault="00C8179D" w:rsidP="008C3542">
            <w:pPr>
              <w:pStyle w:val="text"/>
              <w:widowControl/>
              <w:spacing w:before="0" w:after="24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3627C">
              <w:rPr>
                <w:bCs/>
                <w:sz w:val="20"/>
                <w:szCs w:val="20"/>
              </w:rPr>
              <w:t>(vyplnit dle skutečnosti)</w:t>
            </w:r>
          </w:p>
        </w:tc>
      </w:tr>
      <w:tr w:rsidR="00C8179D" w:rsidRPr="006F2539" w:rsidTr="008C3542">
        <w:trPr>
          <w:cantSplit/>
        </w:trPr>
        <w:tc>
          <w:tcPr>
            <w:tcW w:w="6304" w:type="dxa"/>
          </w:tcPr>
          <w:p w:rsidR="00C8179D" w:rsidRPr="00044A4B" w:rsidRDefault="00C8179D" w:rsidP="00C8179D">
            <w:pPr>
              <w:pStyle w:val="Mujstyltecky"/>
              <w:widowControl w:val="0"/>
              <w:numPr>
                <w:ilvl w:val="0"/>
                <w:numId w:val="8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Bezvýkopová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pokládka v krajnici v prostoru dle PD s možností přesného zaměření hloubky uložení </w:t>
            </w:r>
            <w:proofErr w:type="spellStart"/>
            <w:r>
              <w:rPr>
                <w:rFonts w:ascii="Arial" w:hAnsi="Arial" w:cs="Arial"/>
                <w:sz w:val="20"/>
              </w:rPr>
              <w:t>kabelovodu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 tolerancí 50 mm</w:t>
            </w:r>
          </w:p>
        </w:tc>
        <w:tc>
          <w:tcPr>
            <w:tcW w:w="2910" w:type="dxa"/>
            <w:vAlign w:val="center"/>
          </w:tcPr>
          <w:p w:rsidR="00C8179D" w:rsidRPr="006F2539" w:rsidRDefault="00C8179D" w:rsidP="008C354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8179D" w:rsidRPr="006F2539" w:rsidTr="008C3542">
        <w:trPr>
          <w:cantSplit/>
          <w:trHeight w:val="694"/>
        </w:trPr>
        <w:tc>
          <w:tcPr>
            <w:tcW w:w="6304" w:type="dxa"/>
          </w:tcPr>
          <w:p w:rsidR="00C8179D" w:rsidRPr="00044A4B" w:rsidRDefault="00C8179D" w:rsidP="00D04138">
            <w:pPr>
              <w:pStyle w:val="Mujstyltecky"/>
              <w:widowControl w:val="0"/>
              <w:numPr>
                <w:ilvl w:val="0"/>
                <w:numId w:val="8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Bezvýkopová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podkládka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v minimální hloubce </w:t>
            </w:r>
            <w:del w:id="1" w:author="Kostelecká Miluše" w:date="2025-12-02T06:11:00Z">
              <w:r w:rsidR="00901AB8" w:rsidDel="00D04138">
                <w:rPr>
                  <w:rFonts w:ascii="Arial" w:hAnsi="Arial" w:cs="Arial"/>
                  <w:sz w:val="20"/>
                </w:rPr>
                <w:delText>120</w:delText>
              </w:r>
              <w:r w:rsidDel="00D04138">
                <w:rPr>
                  <w:rFonts w:ascii="Arial" w:hAnsi="Arial" w:cs="Arial"/>
                  <w:sz w:val="20"/>
                </w:rPr>
                <w:delText xml:space="preserve"> </w:delText>
              </w:r>
            </w:del>
            <w:ins w:id="2" w:author="Kostelecká Miluše" w:date="2025-12-02T06:11:00Z">
              <w:r w:rsidR="00D04138">
                <w:rPr>
                  <w:rFonts w:ascii="Arial" w:hAnsi="Arial" w:cs="Arial"/>
                  <w:sz w:val="20"/>
                </w:rPr>
                <w:t xml:space="preserve">100 </w:t>
              </w:r>
            </w:ins>
            <w:r>
              <w:rPr>
                <w:rFonts w:ascii="Arial" w:hAnsi="Arial" w:cs="Arial"/>
                <w:sz w:val="20"/>
              </w:rPr>
              <w:t>cm.</w:t>
            </w:r>
          </w:p>
        </w:tc>
        <w:tc>
          <w:tcPr>
            <w:tcW w:w="2910" w:type="dxa"/>
            <w:vAlign w:val="center"/>
          </w:tcPr>
          <w:p w:rsidR="00C8179D" w:rsidRPr="006F2539" w:rsidRDefault="00C8179D" w:rsidP="008C354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01AB8" w:rsidRPr="006F2539" w:rsidTr="008C3542">
        <w:trPr>
          <w:cantSplit/>
          <w:trHeight w:val="694"/>
        </w:trPr>
        <w:tc>
          <w:tcPr>
            <w:tcW w:w="6304" w:type="dxa"/>
          </w:tcPr>
          <w:p w:rsidR="00901AB8" w:rsidRDefault="00901AB8" w:rsidP="00901AB8">
            <w:pPr>
              <w:pStyle w:val="Mujstyltecky"/>
              <w:widowControl w:val="0"/>
              <w:numPr>
                <w:ilvl w:val="0"/>
                <w:numId w:val="8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</w:t>
            </w:r>
            <w:r w:rsidRPr="00DA339C">
              <w:rPr>
                <w:rFonts w:ascii="Arial" w:hAnsi="Arial" w:cs="Arial"/>
                <w:sz w:val="20"/>
              </w:rPr>
              <w:t>ezvýko</w:t>
            </w:r>
            <w:r>
              <w:rPr>
                <w:rFonts w:ascii="Arial" w:hAnsi="Arial" w:cs="Arial"/>
                <w:sz w:val="20"/>
              </w:rPr>
              <w:t>pová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pokládka </w:t>
            </w:r>
            <w:r w:rsidRPr="000101DC">
              <w:rPr>
                <w:rFonts w:ascii="Arial" w:hAnsi="Arial" w:cs="Arial"/>
                <w:b/>
                <w:sz w:val="20"/>
              </w:rPr>
              <w:t>řízeným protlakem</w:t>
            </w:r>
          </w:p>
        </w:tc>
        <w:tc>
          <w:tcPr>
            <w:tcW w:w="2910" w:type="dxa"/>
            <w:vAlign w:val="center"/>
          </w:tcPr>
          <w:p w:rsidR="00901AB8" w:rsidRPr="006F2539" w:rsidRDefault="00901AB8" w:rsidP="008C354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628FE" w:rsidRPr="006F2539" w:rsidTr="008C3542">
        <w:trPr>
          <w:cantSplit/>
          <w:trHeight w:val="694"/>
          <w:ins w:id="3" w:author="Kostelecká Miluše" w:date="2025-12-19T00:07:00Z"/>
        </w:trPr>
        <w:tc>
          <w:tcPr>
            <w:tcW w:w="6304" w:type="dxa"/>
          </w:tcPr>
          <w:p w:rsidR="001628FE" w:rsidRDefault="001628FE" w:rsidP="00901AB8">
            <w:pPr>
              <w:pStyle w:val="Mujstyltecky"/>
              <w:widowControl w:val="0"/>
              <w:numPr>
                <w:ilvl w:val="0"/>
                <w:numId w:val="8"/>
              </w:numPr>
              <w:suppressAutoHyphens w:val="0"/>
              <w:spacing w:before="120" w:after="120" w:line="240" w:lineRule="auto"/>
              <w:jc w:val="left"/>
              <w:rPr>
                <w:ins w:id="4" w:author="Kostelecká Miluše" w:date="2025-12-19T00:07:00Z"/>
                <w:rFonts w:ascii="Arial" w:hAnsi="Arial" w:cs="Arial"/>
                <w:sz w:val="20"/>
              </w:rPr>
            </w:pPr>
            <w:proofErr w:type="spellStart"/>
            <w:ins w:id="5" w:author="Kostelecká Miluše" w:date="2025-12-19T00:09:00Z">
              <w:r>
                <w:rPr>
                  <w:rFonts w:ascii="Arial" w:hAnsi="Arial" w:cs="Arial"/>
                  <w:sz w:val="20"/>
                </w:rPr>
                <w:t>B</w:t>
              </w:r>
              <w:r w:rsidRPr="00DA339C">
                <w:rPr>
                  <w:rFonts w:ascii="Arial" w:hAnsi="Arial" w:cs="Arial"/>
                  <w:sz w:val="20"/>
                </w:rPr>
                <w:t>ezvýko</w:t>
              </w:r>
              <w:r>
                <w:rPr>
                  <w:rFonts w:ascii="Arial" w:hAnsi="Arial" w:cs="Arial"/>
                  <w:sz w:val="20"/>
                </w:rPr>
                <w:t>pová</w:t>
              </w:r>
              <w:proofErr w:type="spellEnd"/>
              <w:r>
                <w:rPr>
                  <w:rFonts w:ascii="Arial" w:hAnsi="Arial" w:cs="Arial"/>
                  <w:sz w:val="20"/>
                </w:rPr>
                <w:t xml:space="preserve"> pokládka </w:t>
              </w:r>
            </w:ins>
            <w:ins w:id="6" w:author="Kostelecká Miluše" w:date="2025-12-19T00:10:00Z">
              <w:r w:rsidRPr="001628FE">
                <w:rPr>
                  <w:rFonts w:ascii="Arial" w:hAnsi="Arial" w:cs="Arial"/>
                  <w:b/>
                  <w:sz w:val="20"/>
                  <w:rPrChange w:id="7" w:author="Kostelecká Miluše" w:date="2025-12-19T00:11:00Z">
                    <w:rPr>
                      <w:rFonts w:ascii="Arial" w:hAnsi="Arial" w:cs="Arial"/>
                      <w:sz w:val="20"/>
                    </w:rPr>
                  </w:rPrChange>
                </w:rPr>
                <w:t>p</w:t>
              </w:r>
            </w:ins>
            <w:ins w:id="8" w:author="Kostelecká Miluše" w:date="2025-12-19T00:08:00Z">
              <w:r w:rsidRPr="001628FE">
                <w:rPr>
                  <w:rFonts w:ascii="Arial" w:hAnsi="Arial" w:cs="Arial"/>
                  <w:b/>
                  <w:sz w:val="20"/>
                  <w:rPrChange w:id="9" w:author="Kostelecká Miluše" w:date="2025-12-19T00:11:00Z">
                    <w:rPr>
                      <w:rFonts w:ascii="Arial" w:hAnsi="Arial" w:cs="Arial"/>
                      <w:sz w:val="20"/>
                    </w:rPr>
                  </w:rPrChange>
                </w:rPr>
                <w:t>luh</w:t>
              </w:r>
            </w:ins>
            <w:ins w:id="10" w:author="Kostelecká Miluše" w:date="2025-12-19T00:10:00Z">
              <w:r w:rsidRPr="001628FE">
                <w:rPr>
                  <w:rFonts w:ascii="Arial" w:hAnsi="Arial" w:cs="Arial"/>
                  <w:b/>
                  <w:sz w:val="20"/>
                  <w:rPrChange w:id="11" w:author="Kostelecká Miluše" w:date="2025-12-19T00:11:00Z">
                    <w:rPr>
                      <w:rFonts w:ascii="Arial" w:hAnsi="Arial" w:cs="Arial"/>
                      <w:sz w:val="20"/>
                    </w:rPr>
                  </w:rPrChange>
                </w:rPr>
                <w:t>em</w:t>
              </w:r>
            </w:ins>
            <w:ins w:id="12" w:author="Kostelecká Miluše" w:date="2025-12-19T00:08:00Z">
              <w:r w:rsidRPr="001628FE">
                <w:rPr>
                  <w:rFonts w:ascii="Arial" w:hAnsi="Arial" w:cs="Arial"/>
                  <w:b/>
                  <w:sz w:val="20"/>
                  <w:rPrChange w:id="13" w:author="Kostelecká Miluše" w:date="2025-12-19T00:11:00Z">
                    <w:rPr>
                      <w:rFonts w:ascii="Arial" w:hAnsi="Arial" w:cs="Arial"/>
                      <w:sz w:val="20"/>
                    </w:rPr>
                  </w:rPrChange>
                </w:rPr>
                <w:t xml:space="preserve"> tažen</w:t>
              </w:r>
            </w:ins>
            <w:ins w:id="14" w:author="Kostelecká Miluše" w:date="2025-12-19T00:10:00Z">
              <w:r w:rsidRPr="001628FE">
                <w:rPr>
                  <w:rFonts w:ascii="Arial" w:hAnsi="Arial" w:cs="Arial"/>
                  <w:b/>
                  <w:sz w:val="20"/>
                  <w:rPrChange w:id="15" w:author="Kostelecká Miluše" w:date="2025-12-19T00:11:00Z">
                    <w:rPr>
                      <w:rFonts w:ascii="Arial" w:hAnsi="Arial" w:cs="Arial"/>
                      <w:sz w:val="20"/>
                    </w:rPr>
                  </w:rPrChange>
                </w:rPr>
                <w:t>ým</w:t>
              </w:r>
            </w:ins>
            <w:ins w:id="16" w:author="Kostelecká Miluše" w:date="2025-12-19T00:08:00Z">
              <w:r w:rsidRPr="001628FE">
                <w:rPr>
                  <w:rFonts w:ascii="Arial" w:hAnsi="Arial" w:cs="Arial"/>
                  <w:b/>
                  <w:sz w:val="20"/>
                  <w:rPrChange w:id="17" w:author="Kostelecká Miluše" w:date="2025-12-19T00:11:00Z">
                    <w:rPr>
                      <w:rFonts w:ascii="Arial" w:hAnsi="Arial" w:cs="Arial"/>
                      <w:sz w:val="20"/>
                    </w:rPr>
                  </w:rPrChange>
                </w:rPr>
                <w:t xml:space="preserve"> na laně</w:t>
              </w:r>
            </w:ins>
          </w:p>
        </w:tc>
        <w:tc>
          <w:tcPr>
            <w:tcW w:w="2910" w:type="dxa"/>
            <w:vAlign w:val="center"/>
          </w:tcPr>
          <w:p w:rsidR="001628FE" w:rsidRPr="006F2539" w:rsidRDefault="00220FBB" w:rsidP="008C3542">
            <w:pPr>
              <w:jc w:val="center"/>
              <w:rPr>
                <w:ins w:id="18" w:author="Kostelecká Miluše" w:date="2025-12-19T00:07:00Z"/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ins w:id="19" w:author="Kostelecká Miluše" w:date="2025-12-19T09:03:00Z">
              <w:r w:rsidRPr="006F2539">
                <w:rPr>
                  <w:rFonts w:ascii="Arial" w:hAnsi="Arial" w:cs="Arial"/>
                  <w:sz w:val="20"/>
                  <w:szCs w:val="20"/>
                  <w:highlight w:val="cyan"/>
                  <w:lang w:eastAsia="en-US" w:bidi="en-US"/>
                </w:rPr>
                <w:fldChar w:fldCharType="begin"/>
              </w:r>
              <w:r w:rsidRPr="006F2539">
                <w:rPr>
                  <w:rFonts w:ascii="Arial" w:hAnsi="Arial" w:cs="Arial"/>
                  <w:sz w:val="20"/>
                  <w:szCs w:val="20"/>
                  <w:highlight w:val="cyan"/>
                  <w:lang w:eastAsia="en-US" w:bidi="en-US"/>
                </w:rPr>
                <w:instrText xml:space="preserve"> MACROBUTTON  AkcentČárka "[doplní účastník]" </w:instrText>
              </w:r>
              <w:r w:rsidRPr="006F2539">
                <w:rPr>
                  <w:rFonts w:ascii="Arial" w:hAnsi="Arial" w:cs="Arial"/>
                  <w:sz w:val="20"/>
                  <w:szCs w:val="20"/>
                  <w:highlight w:val="cyan"/>
                  <w:lang w:eastAsia="en-US" w:bidi="en-US"/>
                </w:rPr>
                <w:fldChar w:fldCharType="end"/>
              </w:r>
            </w:ins>
          </w:p>
        </w:tc>
      </w:tr>
      <w:tr w:rsidR="001628FE" w:rsidRPr="006F2539" w:rsidTr="008C3542">
        <w:trPr>
          <w:cantSplit/>
          <w:trHeight w:val="694"/>
          <w:ins w:id="20" w:author="Kostelecká Miluše" w:date="2025-12-19T00:07:00Z"/>
        </w:trPr>
        <w:tc>
          <w:tcPr>
            <w:tcW w:w="6304" w:type="dxa"/>
          </w:tcPr>
          <w:p w:rsidR="001628FE" w:rsidRDefault="001628FE" w:rsidP="001628FE">
            <w:pPr>
              <w:pStyle w:val="Mujstyltecky"/>
              <w:widowControl w:val="0"/>
              <w:numPr>
                <w:ilvl w:val="0"/>
                <w:numId w:val="8"/>
              </w:numPr>
              <w:suppressAutoHyphens w:val="0"/>
              <w:spacing w:before="120" w:after="120" w:line="240" w:lineRule="auto"/>
              <w:jc w:val="left"/>
              <w:rPr>
                <w:ins w:id="21" w:author="Kostelecká Miluše" w:date="2025-12-19T00:07:00Z"/>
                <w:rFonts w:ascii="Arial" w:hAnsi="Arial" w:cs="Arial"/>
                <w:sz w:val="20"/>
              </w:rPr>
            </w:pPr>
            <w:proofErr w:type="spellStart"/>
            <w:ins w:id="22" w:author="Kostelecká Miluše" w:date="2025-12-19T00:09:00Z">
              <w:r>
                <w:rPr>
                  <w:rFonts w:ascii="Arial" w:hAnsi="Arial" w:cs="Arial"/>
                  <w:sz w:val="20"/>
                </w:rPr>
                <w:t>B</w:t>
              </w:r>
              <w:r w:rsidRPr="00DA339C">
                <w:rPr>
                  <w:rFonts w:ascii="Arial" w:hAnsi="Arial" w:cs="Arial"/>
                  <w:sz w:val="20"/>
                </w:rPr>
                <w:t>ezvýko</w:t>
              </w:r>
              <w:r>
                <w:rPr>
                  <w:rFonts w:ascii="Arial" w:hAnsi="Arial" w:cs="Arial"/>
                  <w:sz w:val="20"/>
                </w:rPr>
                <w:t>pová</w:t>
              </w:r>
              <w:proofErr w:type="spellEnd"/>
              <w:r>
                <w:rPr>
                  <w:rFonts w:ascii="Arial" w:hAnsi="Arial" w:cs="Arial"/>
                  <w:sz w:val="20"/>
                </w:rPr>
                <w:t xml:space="preserve"> pokládka </w:t>
              </w:r>
              <w:r w:rsidRPr="001628FE">
                <w:rPr>
                  <w:rFonts w:ascii="Arial" w:hAnsi="Arial" w:cs="Arial"/>
                  <w:b/>
                  <w:sz w:val="20"/>
                  <w:rPrChange w:id="23" w:author="Kostelecká Miluše" w:date="2025-12-19T00:11:00Z">
                    <w:rPr>
                      <w:rFonts w:ascii="Arial" w:hAnsi="Arial" w:cs="Arial"/>
                      <w:sz w:val="20"/>
                    </w:rPr>
                  </w:rPrChange>
                </w:rPr>
                <w:t>vibračním pluhem</w:t>
              </w:r>
            </w:ins>
          </w:p>
        </w:tc>
        <w:tc>
          <w:tcPr>
            <w:tcW w:w="2910" w:type="dxa"/>
            <w:vAlign w:val="center"/>
          </w:tcPr>
          <w:p w:rsidR="001628FE" w:rsidRPr="006F2539" w:rsidRDefault="00220FBB" w:rsidP="008C3542">
            <w:pPr>
              <w:jc w:val="center"/>
              <w:rPr>
                <w:ins w:id="24" w:author="Kostelecká Miluše" w:date="2025-12-19T00:07:00Z"/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ins w:id="25" w:author="Kostelecká Miluše" w:date="2025-12-19T09:03:00Z">
              <w:r w:rsidRPr="006F2539">
                <w:rPr>
                  <w:rFonts w:ascii="Arial" w:hAnsi="Arial" w:cs="Arial"/>
                  <w:sz w:val="20"/>
                  <w:szCs w:val="20"/>
                  <w:highlight w:val="cyan"/>
                  <w:lang w:eastAsia="en-US" w:bidi="en-US"/>
                </w:rPr>
                <w:fldChar w:fldCharType="begin"/>
              </w:r>
              <w:r w:rsidRPr="006F2539">
                <w:rPr>
                  <w:rFonts w:ascii="Arial" w:hAnsi="Arial" w:cs="Arial"/>
                  <w:sz w:val="20"/>
                  <w:szCs w:val="20"/>
                  <w:highlight w:val="cyan"/>
                  <w:lang w:eastAsia="en-US" w:bidi="en-US"/>
                </w:rPr>
                <w:instrText xml:space="preserve"> MACROBUTTON  AkcentČárka "[doplní účastník]" </w:instrText>
              </w:r>
              <w:r w:rsidRPr="006F2539">
                <w:rPr>
                  <w:rFonts w:ascii="Arial" w:hAnsi="Arial" w:cs="Arial"/>
                  <w:sz w:val="20"/>
                  <w:szCs w:val="20"/>
                  <w:highlight w:val="cyan"/>
                  <w:lang w:eastAsia="en-US" w:bidi="en-US"/>
                </w:rPr>
                <w:fldChar w:fldCharType="end"/>
              </w:r>
            </w:ins>
          </w:p>
        </w:tc>
      </w:tr>
      <w:tr w:rsidR="001628FE" w:rsidRPr="006F2539" w:rsidTr="008C3542">
        <w:trPr>
          <w:cantSplit/>
          <w:trHeight w:val="694"/>
          <w:ins w:id="26" w:author="Kostelecká Miluše" w:date="2025-12-19T00:08:00Z"/>
        </w:trPr>
        <w:tc>
          <w:tcPr>
            <w:tcW w:w="6304" w:type="dxa"/>
          </w:tcPr>
          <w:p w:rsidR="001628FE" w:rsidRDefault="001628FE" w:rsidP="00901AB8">
            <w:pPr>
              <w:pStyle w:val="Mujstyltecky"/>
              <w:widowControl w:val="0"/>
              <w:numPr>
                <w:ilvl w:val="0"/>
                <w:numId w:val="8"/>
              </w:numPr>
              <w:suppressAutoHyphens w:val="0"/>
              <w:spacing w:before="120" w:after="120" w:line="240" w:lineRule="auto"/>
              <w:jc w:val="left"/>
              <w:rPr>
                <w:ins w:id="27" w:author="Kostelecká Miluše" w:date="2025-12-19T00:08:00Z"/>
                <w:rFonts w:ascii="Arial" w:hAnsi="Arial" w:cs="Arial"/>
                <w:sz w:val="20"/>
              </w:rPr>
            </w:pPr>
            <w:proofErr w:type="spellStart"/>
            <w:ins w:id="28" w:author="Kostelecká Miluše" w:date="2025-12-19T00:09:00Z">
              <w:r>
                <w:rPr>
                  <w:rFonts w:ascii="Arial" w:hAnsi="Arial" w:cs="Arial"/>
                  <w:sz w:val="20"/>
                </w:rPr>
                <w:lastRenderedPageBreak/>
                <w:t>B</w:t>
              </w:r>
              <w:r w:rsidRPr="00DA339C">
                <w:rPr>
                  <w:rFonts w:ascii="Arial" w:hAnsi="Arial" w:cs="Arial"/>
                  <w:sz w:val="20"/>
                </w:rPr>
                <w:t>ezvýko</w:t>
              </w:r>
              <w:r>
                <w:rPr>
                  <w:rFonts w:ascii="Arial" w:hAnsi="Arial" w:cs="Arial"/>
                  <w:sz w:val="20"/>
                </w:rPr>
                <w:t>pová</w:t>
              </w:r>
              <w:proofErr w:type="spellEnd"/>
              <w:r>
                <w:rPr>
                  <w:rFonts w:ascii="Arial" w:hAnsi="Arial" w:cs="Arial"/>
                  <w:sz w:val="20"/>
                </w:rPr>
                <w:t xml:space="preserve"> pokládka </w:t>
              </w:r>
            </w:ins>
            <w:ins w:id="29" w:author="Kostelecká Miluše" w:date="2025-12-19T00:11:00Z">
              <w:r w:rsidRPr="001628FE">
                <w:rPr>
                  <w:rFonts w:ascii="Arial" w:hAnsi="Arial" w:cs="Arial"/>
                  <w:b/>
                  <w:sz w:val="20"/>
                  <w:rPrChange w:id="30" w:author="Kostelecká Miluše" w:date="2025-12-19T00:12:00Z">
                    <w:rPr>
                      <w:rFonts w:ascii="Arial" w:hAnsi="Arial" w:cs="Arial"/>
                      <w:sz w:val="20"/>
                    </w:rPr>
                  </w:rPrChange>
                </w:rPr>
                <w:t>oběhový kolem/řetězem</w:t>
              </w:r>
            </w:ins>
          </w:p>
        </w:tc>
        <w:tc>
          <w:tcPr>
            <w:tcW w:w="2910" w:type="dxa"/>
            <w:vAlign w:val="center"/>
          </w:tcPr>
          <w:p w:rsidR="001628FE" w:rsidRPr="006F2539" w:rsidRDefault="00220FBB" w:rsidP="008C3542">
            <w:pPr>
              <w:jc w:val="center"/>
              <w:rPr>
                <w:ins w:id="31" w:author="Kostelecká Miluše" w:date="2025-12-19T00:08:00Z"/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ins w:id="32" w:author="Kostelecká Miluše" w:date="2025-12-19T09:03:00Z">
              <w:r w:rsidRPr="006F2539">
                <w:rPr>
                  <w:rFonts w:ascii="Arial" w:hAnsi="Arial" w:cs="Arial"/>
                  <w:sz w:val="20"/>
                  <w:szCs w:val="20"/>
                  <w:highlight w:val="cyan"/>
                  <w:lang w:eastAsia="en-US" w:bidi="en-US"/>
                </w:rPr>
                <w:fldChar w:fldCharType="begin"/>
              </w:r>
              <w:r w:rsidRPr="006F2539">
                <w:rPr>
                  <w:rFonts w:ascii="Arial" w:hAnsi="Arial" w:cs="Arial"/>
                  <w:sz w:val="20"/>
                  <w:szCs w:val="20"/>
                  <w:highlight w:val="cyan"/>
                  <w:lang w:eastAsia="en-US" w:bidi="en-US"/>
                </w:rPr>
                <w:instrText xml:space="preserve"> MACROBUTTON  AkcentČárka "[doplní účastník]" </w:instrText>
              </w:r>
              <w:r w:rsidRPr="006F2539">
                <w:rPr>
                  <w:rFonts w:ascii="Arial" w:hAnsi="Arial" w:cs="Arial"/>
                  <w:sz w:val="20"/>
                  <w:szCs w:val="20"/>
                  <w:highlight w:val="cyan"/>
                  <w:lang w:eastAsia="en-US" w:bidi="en-US"/>
                </w:rPr>
                <w:fldChar w:fldCharType="end"/>
              </w:r>
            </w:ins>
          </w:p>
        </w:tc>
      </w:tr>
      <w:tr w:rsidR="001628FE" w:rsidRPr="006F2539" w:rsidTr="008C3542">
        <w:trPr>
          <w:cantSplit/>
          <w:trHeight w:val="694"/>
          <w:ins w:id="33" w:author="Kostelecká Miluše" w:date="2025-12-19T00:08:00Z"/>
        </w:trPr>
        <w:tc>
          <w:tcPr>
            <w:tcW w:w="6304" w:type="dxa"/>
          </w:tcPr>
          <w:p w:rsidR="001628FE" w:rsidRDefault="001628FE" w:rsidP="001675F0">
            <w:pPr>
              <w:pStyle w:val="Mujstyltecky"/>
              <w:widowControl w:val="0"/>
              <w:numPr>
                <w:ilvl w:val="0"/>
                <w:numId w:val="8"/>
              </w:numPr>
              <w:suppressAutoHyphens w:val="0"/>
              <w:spacing w:before="120" w:after="120" w:line="240" w:lineRule="auto"/>
              <w:jc w:val="left"/>
              <w:rPr>
                <w:ins w:id="34" w:author="Kostelecká Miluše" w:date="2025-12-19T00:08:00Z"/>
                <w:rFonts w:ascii="Arial" w:hAnsi="Arial" w:cs="Arial"/>
                <w:sz w:val="20"/>
              </w:rPr>
            </w:pPr>
            <w:proofErr w:type="spellStart"/>
            <w:ins w:id="35" w:author="Kostelecká Miluše" w:date="2025-12-19T00:09:00Z">
              <w:r>
                <w:rPr>
                  <w:rFonts w:ascii="Arial" w:hAnsi="Arial" w:cs="Arial"/>
                  <w:sz w:val="20"/>
                </w:rPr>
                <w:t>B</w:t>
              </w:r>
              <w:r w:rsidRPr="00DA339C">
                <w:rPr>
                  <w:rFonts w:ascii="Arial" w:hAnsi="Arial" w:cs="Arial"/>
                  <w:sz w:val="20"/>
                </w:rPr>
                <w:t>ezvýko</w:t>
              </w:r>
              <w:r>
                <w:rPr>
                  <w:rFonts w:ascii="Arial" w:hAnsi="Arial" w:cs="Arial"/>
                  <w:sz w:val="20"/>
                </w:rPr>
                <w:t>pová</w:t>
              </w:r>
              <w:proofErr w:type="spellEnd"/>
              <w:r>
                <w:rPr>
                  <w:rFonts w:ascii="Arial" w:hAnsi="Arial" w:cs="Arial"/>
                  <w:sz w:val="20"/>
                </w:rPr>
                <w:t xml:space="preserve"> pokládka</w:t>
              </w:r>
            </w:ins>
            <w:ins w:id="36" w:author="Kostelecká Miluše" w:date="2025-12-19T00:11:00Z">
              <w:r>
                <w:rPr>
                  <w:rFonts w:ascii="Arial" w:hAnsi="Arial" w:cs="Arial"/>
                  <w:sz w:val="20"/>
                </w:rPr>
                <w:t xml:space="preserve"> </w:t>
              </w:r>
              <w:r w:rsidRPr="001628FE">
                <w:rPr>
                  <w:rFonts w:ascii="Arial" w:hAnsi="Arial" w:cs="Arial"/>
                  <w:sz w:val="20"/>
                </w:rPr>
                <w:t>jin</w:t>
              </w:r>
              <w:r w:rsidRPr="001675F0">
                <w:rPr>
                  <w:rFonts w:ascii="Arial" w:hAnsi="Arial" w:cs="Arial"/>
                  <w:sz w:val="20"/>
                </w:rPr>
                <w:t>ým způsobem</w:t>
              </w:r>
              <w:r>
                <w:rPr>
                  <w:rFonts w:ascii="Arial" w:hAnsi="Arial" w:cs="Arial"/>
                  <w:sz w:val="20"/>
                </w:rPr>
                <w:t xml:space="preserve"> </w:t>
              </w:r>
              <w:r w:rsidRPr="001628FE">
                <w:rPr>
                  <w:rFonts w:ascii="Arial" w:hAnsi="Arial" w:cs="Arial"/>
                  <w:i/>
                  <w:sz w:val="20"/>
                  <w:rPrChange w:id="37" w:author="Kostelecká Miluše" w:date="2025-12-19T00:12:00Z">
                    <w:rPr>
                      <w:rFonts w:ascii="Arial" w:hAnsi="Arial" w:cs="Arial"/>
                      <w:sz w:val="20"/>
                    </w:rPr>
                  </w:rPrChange>
                </w:rPr>
                <w:t xml:space="preserve">(uvést </w:t>
              </w:r>
            </w:ins>
            <w:ins w:id="38" w:author="Kostelecká Miluše" w:date="2025-12-19T00:12:00Z">
              <w:r w:rsidR="001675F0">
                <w:rPr>
                  <w:rFonts w:ascii="Arial" w:hAnsi="Arial" w:cs="Arial"/>
                  <w:i/>
                  <w:sz w:val="20"/>
                </w:rPr>
                <w:t>způsob pokládky</w:t>
              </w:r>
            </w:ins>
            <w:ins w:id="39" w:author="Kostelecká Miluše" w:date="2025-12-19T00:11:00Z">
              <w:r w:rsidRPr="001628FE">
                <w:rPr>
                  <w:rFonts w:ascii="Arial" w:hAnsi="Arial" w:cs="Arial"/>
                  <w:i/>
                  <w:sz w:val="20"/>
                  <w:rPrChange w:id="40" w:author="Kostelecká Miluše" w:date="2025-12-19T00:12:00Z">
                    <w:rPr>
                      <w:rFonts w:ascii="Arial" w:hAnsi="Arial" w:cs="Arial"/>
                      <w:sz w:val="20"/>
                    </w:rPr>
                  </w:rPrChange>
                </w:rPr>
                <w:t>)</w:t>
              </w:r>
            </w:ins>
          </w:p>
        </w:tc>
        <w:tc>
          <w:tcPr>
            <w:tcW w:w="2910" w:type="dxa"/>
            <w:vAlign w:val="center"/>
          </w:tcPr>
          <w:p w:rsidR="001628FE" w:rsidRPr="006F2539" w:rsidRDefault="00220FBB" w:rsidP="008C3542">
            <w:pPr>
              <w:jc w:val="center"/>
              <w:rPr>
                <w:ins w:id="41" w:author="Kostelecká Miluše" w:date="2025-12-19T00:08:00Z"/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ins w:id="42" w:author="Kostelecká Miluše" w:date="2025-12-19T09:03:00Z">
              <w:r w:rsidRPr="006F2539">
                <w:rPr>
                  <w:rFonts w:ascii="Arial" w:hAnsi="Arial" w:cs="Arial"/>
                  <w:sz w:val="20"/>
                  <w:szCs w:val="20"/>
                  <w:highlight w:val="cyan"/>
                  <w:lang w:eastAsia="en-US" w:bidi="en-US"/>
                </w:rPr>
                <w:fldChar w:fldCharType="begin"/>
              </w:r>
              <w:r w:rsidRPr="006F2539">
                <w:rPr>
                  <w:rFonts w:ascii="Arial" w:hAnsi="Arial" w:cs="Arial"/>
                  <w:sz w:val="20"/>
                  <w:szCs w:val="20"/>
                  <w:highlight w:val="cyan"/>
                  <w:lang w:eastAsia="en-US" w:bidi="en-US"/>
                </w:rPr>
                <w:instrText xml:space="preserve"> MACROBUTTON  AkcentČárka "[doplní účastník]" </w:instrText>
              </w:r>
              <w:r w:rsidRPr="006F2539">
                <w:rPr>
                  <w:rFonts w:ascii="Arial" w:hAnsi="Arial" w:cs="Arial"/>
                  <w:sz w:val="20"/>
                  <w:szCs w:val="20"/>
                  <w:highlight w:val="cyan"/>
                  <w:lang w:eastAsia="en-US" w:bidi="en-US"/>
                </w:rPr>
                <w:fldChar w:fldCharType="end"/>
              </w:r>
            </w:ins>
          </w:p>
        </w:tc>
      </w:tr>
      <w:tr w:rsidR="00901AB8" w:rsidRPr="006F2539" w:rsidTr="005B0CFD">
        <w:trPr>
          <w:cantSplit/>
          <w:trHeight w:val="694"/>
        </w:trPr>
        <w:tc>
          <w:tcPr>
            <w:tcW w:w="9214" w:type="dxa"/>
            <w:gridSpan w:val="2"/>
          </w:tcPr>
          <w:p w:rsidR="00901AB8" w:rsidRPr="00D04138" w:rsidDel="00BC5D2B" w:rsidRDefault="00901AB8" w:rsidP="00901AB8">
            <w:pPr>
              <w:jc w:val="center"/>
              <w:rPr>
                <w:del w:id="43" w:author="Kostelecká Miluše" w:date="2025-12-19T00:03:00Z"/>
                <w:rFonts w:ascii="Arial" w:hAnsi="Arial" w:cs="Arial"/>
                <w:sz w:val="20"/>
                <w:szCs w:val="20"/>
                <w:highlight w:val="yellow"/>
                <w:lang w:eastAsia="en-US" w:bidi="en-US"/>
                <w:rPrChange w:id="44" w:author="Kostelecká Miluše" w:date="2025-12-02T06:11:00Z">
                  <w:rPr>
                    <w:del w:id="45" w:author="Kostelecká Miluše" w:date="2025-12-19T00:03:00Z"/>
                    <w:rFonts w:ascii="Arial" w:hAnsi="Arial" w:cs="Arial"/>
                    <w:sz w:val="20"/>
                    <w:szCs w:val="20"/>
                    <w:lang w:eastAsia="en-US" w:bidi="en-US"/>
                  </w:rPr>
                </w:rPrChange>
              </w:rPr>
            </w:pPr>
          </w:p>
          <w:p w:rsidR="00901AB8" w:rsidRPr="00D04138" w:rsidRDefault="00901AB8" w:rsidP="00901AB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en-US"/>
                <w:rPrChange w:id="46" w:author="Kostelecká Miluše" w:date="2025-12-02T06:11:00Z">
                  <w:rPr>
                    <w:rFonts w:ascii="Arial" w:hAnsi="Arial" w:cs="Arial"/>
                    <w:b/>
                    <w:sz w:val="20"/>
                    <w:szCs w:val="20"/>
                    <w:highlight w:val="cyan"/>
                    <w:lang w:eastAsia="en-US" w:bidi="en-US"/>
                  </w:rPr>
                </w:rPrChange>
              </w:rPr>
            </w:pPr>
            <w:del w:id="47" w:author="Kostelecká Miluše" w:date="2025-12-19T00:03:00Z">
              <w:r w:rsidRPr="00D04138" w:rsidDel="00BC5D2B">
                <w:rPr>
                  <w:rFonts w:ascii="Arial" w:hAnsi="Arial" w:cs="Arial"/>
                  <w:b/>
                  <w:sz w:val="20"/>
                  <w:szCs w:val="20"/>
                  <w:highlight w:val="yellow"/>
                  <w:lang w:eastAsia="en-US" w:bidi="en-US"/>
                  <w:rPrChange w:id="48" w:author="Kostelecká Miluše" w:date="2025-12-02T06:11:00Z">
                    <w:rPr>
                      <w:rFonts w:ascii="Arial" w:hAnsi="Arial" w:cs="Arial"/>
                      <w:b/>
                      <w:sz w:val="20"/>
                      <w:szCs w:val="20"/>
                      <w:lang w:eastAsia="en-US" w:bidi="en-US"/>
                    </w:rPr>
                  </w:rPrChange>
                </w:rPr>
                <w:delText>Videonahrávka s realizací bezvýkopové pokládky</w:delText>
              </w:r>
            </w:del>
          </w:p>
        </w:tc>
      </w:tr>
      <w:tr w:rsidR="00901AB8" w:rsidRPr="006F2539" w:rsidTr="008C3542">
        <w:trPr>
          <w:cantSplit/>
          <w:trHeight w:val="694"/>
        </w:trPr>
        <w:tc>
          <w:tcPr>
            <w:tcW w:w="6304" w:type="dxa"/>
          </w:tcPr>
          <w:p w:rsidR="00901AB8" w:rsidRPr="00D04138" w:rsidRDefault="00901AB8" w:rsidP="00466DB9">
            <w:pPr>
              <w:pStyle w:val="Mujstyltecky"/>
              <w:widowControl w:val="0"/>
              <w:numPr>
                <w:ilvl w:val="0"/>
                <w:numId w:val="11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  <w:highlight w:val="yellow"/>
                <w:rPrChange w:id="49" w:author="Kostelecká Miluše" w:date="2025-12-02T06:11:00Z">
                  <w:rPr>
                    <w:rFonts w:ascii="Arial" w:hAnsi="Arial" w:cs="Arial"/>
                    <w:sz w:val="20"/>
                  </w:rPr>
                </w:rPrChange>
              </w:rPr>
            </w:pPr>
            <w:del w:id="50" w:author="Kostelecká Miluše" w:date="2025-12-19T00:03:00Z">
              <w:r w:rsidRPr="00D04138" w:rsidDel="00BC5D2B">
                <w:rPr>
                  <w:rFonts w:ascii="Arial" w:hAnsi="Arial" w:cs="Arial"/>
                  <w:sz w:val="20"/>
                  <w:highlight w:val="yellow"/>
                  <w:rPrChange w:id="51" w:author="Kostelecká Miluše" w:date="2025-12-02T06:11:00Z">
                    <w:rPr>
                      <w:rFonts w:ascii="Arial" w:hAnsi="Arial" w:cs="Arial"/>
                      <w:sz w:val="20"/>
                    </w:rPr>
                  </w:rPrChange>
                </w:rPr>
                <w:delText>Datum pořízení videonahrávky.</w:delText>
              </w:r>
            </w:del>
          </w:p>
        </w:tc>
        <w:tc>
          <w:tcPr>
            <w:tcW w:w="2910" w:type="dxa"/>
            <w:vAlign w:val="center"/>
          </w:tcPr>
          <w:p w:rsidR="00901AB8" w:rsidRPr="00D04138" w:rsidRDefault="00901AB8" w:rsidP="008C354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en-US" w:bidi="en-US"/>
                <w:rPrChange w:id="52" w:author="Kostelecká Miluše" w:date="2025-12-02T06:11:00Z">
                  <w:rPr>
                    <w:rFonts w:ascii="Arial" w:hAnsi="Arial" w:cs="Arial"/>
                    <w:sz w:val="20"/>
                    <w:szCs w:val="20"/>
                    <w:highlight w:val="cyan"/>
                    <w:lang w:eastAsia="en-US" w:bidi="en-US"/>
                  </w:rPr>
                </w:rPrChange>
              </w:rPr>
            </w:pPr>
            <w:del w:id="53" w:author="Kostelecká Miluše" w:date="2025-12-19T00:03:00Z">
              <w:r w:rsidRPr="00D04138" w:rsidDel="00BC5D2B">
                <w:rPr>
                  <w:rFonts w:ascii="Arial" w:hAnsi="Arial" w:cs="Arial"/>
                  <w:sz w:val="20"/>
                  <w:szCs w:val="20"/>
                  <w:highlight w:val="yellow"/>
                  <w:lang w:eastAsia="en-US" w:bidi="en-US"/>
                  <w:rPrChange w:id="54" w:author="Kostelecká Miluše" w:date="2025-12-02T06:11:00Z">
                    <w:rPr>
                      <w:rFonts w:ascii="Arial" w:hAnsi="Arial" w:cs="Arial"/>
                      <w:sz w:val="20"/>
                      <w:szCs w:val="20"/>
                      <w:highlight w:val="cyan"/>
                      <w:lang w:eastAsia="en-US" w:bidi="en-US"/>
                    </w:rPr>
                  </w:rPrChange>
                </w:rPr>
                <w:fldChar w:fldCharType="begin"/>
              </w:r>
              <w:r w:rsidRPr="00D04138" w:rsidDel="00BC5D2B">
                <w:rPr>
                  <w:rFonts w:ascii="Arial" w:hAnsi="Arial" w:cs="Arial"/>
                  <w:sz w:val="20"/>
                  <w:szCs w:val="20"/>
                  <w:highlight w:val="yellow"/>
                  <w:lang w:eastAsia="en-US" w:bidi="en-US"/>
                  <w:rPrChange w:id="55" w:author="Kostelecká Miluše" w:date="2025-12-02T06:11:00Z">
                    <w:rPr>
                      <w:rFonts w:ascii="Arial" w:hAnsi="Arial" w:cs="Arial"/>
                      <w:sz w:val="20"/>
                      <w:szCs w:val="20"/>
                      <w:highlight w:val="cyan"/>
                      <w:lang w:eastAsia="en-US" w:bidi="en-US"/>
                    </w:rPr>
                  </w:rPrChange>
                </w:rPr>
                <w:delInstrText xml:space="preserve"> MACROBUTTON  AkcentČárka "[doplní účastník]" </w:delInstrText>
              </w:r>
              <w:r w:rsidRPr="00D04138" w:rsidDel="00BC5D2B">
                <w:rPr>
                  <w:rFonts w:ascii="Arial" w:hAnsi="Arial" w:cs="Arial"/>
                  <w:sz w:val="20"/>
                  <w:szCs w:val="20"/>
                  <w:highlight w:val="yellow"/>
                  <w:lang w:eastAsia="en-US" w:bidi="en-US"/>
                  <w:rPrChange w:id="56" w:author="Kostelecká Miluše" w:date="2025-12-02T06:11:00Z">
                    <w:rPr>
                      <w:rFonts w:ascii="Arial" w:hAnsi="Arial" w:cs="Arial"/>
                      <w:sz w:val="20"/>
                      <w:szCs w:val="20"/>
                      <w:highlight w:val="cyan"/>
                      <w:lang w:eastAsia="en-US" w:bidi="en-US"/>
                    </w:rPr>
                  </w:rPrChange>
                </w:rPr>
                <w:fldChar w:fldCharType="end"/>
              </w:r>
            </w:del>
          </w:p>
        </w:tc>
      </w:tr>
      <w:tr w:rsidR="00901AB8" w:rsidRPr="006F2539" w:rsidTr="008C3542">
        <w:trPr>
          <w:cantSplit/>
          <w:trHeight w:val="694"/>
        </w:trPr>
        <w:tc>
          <w:tcPr>
            <w:tcW w:w="6304" w:type="dxa"/>
          </w:tcPr>
          <w:p w:rsidR="00901AB8" w:rsidRPr="00D04138" w:rsidRDefault="00901AB8" w:rsidP="00901AB8">
            <w:pPr>
              <w:pStyle w:val="Mujstyltecky"/>
              <w:widowControl w:val="0"/>
              <w:numPr>
                <w:ilvl w:val="0"/>
                <w:numId w:val="11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  <w:highlight w:val="yellow"/>
                <w:rPrChange w:id="57" w:author="Kostelecká Miluše" w:date="2025-12-02T06:11:00Z">
                  <w:rPr>
                    <w:rFonts w:ascii="Arial" w:hAnsi="Arial" w:cs="Arial"/>
                    <w:sz w:val="20"/>
                  </w:rPr>
                </w:rPrChange>
              </w:rPr>
            </w:pPr>
            <w:del w:id="58" w:author="Kostelecká Miluše" w:date="2025-12-19T00:04:00Z">
              <w:r w:rsidRPr="00D04138" w:rsidDel="00BC5D2B">
                <w:rPr>
                  <w:rFonts w:ascii="Arial" w:hAnsi="Arial" w:cs="Arial"/>
                  <w:sz w:val="20"/>
                  <w:highlight w:val="yellow"/>
                  <w:rPrChange w:id="59" w:author="Kostelecká Miluše" w:date="2025-12-02T06:11:00Z">
                    <w:rPr>
                      <w:rFonts w:ascii="Arial" w:hAnsi="Arial" w:cs="Arial"/>
                      <w:sz w:val="20"/>
                    </w:rPr>
                  </w:rPrChange>
                </w:rPr>
                <w:delText>Uložení videonahrávky (profil zadavatele, Nexcloud, úložiště účastníka)</w:delText>
              </w:r>
            </w:del>
          </w:p>
        </w:tc>
        <w:tc>
          <w:tcPr>
            <w:tcW w:w="2910" w:type="dxa"/>
            <w:vAlign w:val="center"/>
          </w:tcPr>
          <w:p w:rsidR="00901AB8" w:rsidRPr="00D04138" w:rsidRDefault="00901AB8" w:rsidP="008C354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en-US" w:bidi="en-US"/>
                <w:rPrChange w:id="60" w:author="Kostelecká Miluše" w:date="2025-12-02T06:11:00Z">
                  <w:rPr>
                    <w:rFonts w:ascii="Arial" w:hAnsi="Arial" w:cs="Arial"/>
                    <w:sz w:val="20"/>
                    <w:szCs w:val="20"/>
                    <w:highlight w:val="cyan"/>
                    <w:lang w:eastAsia="en-US" w:bidi="en-US"/>
                  </w:rPr>
                </w:rPrChange>
              </w:rPr>
            </w:pPr>
            <w:del w:id="61" w:author="Kostelecká Miluše" w:date="2025-12-19T00:04:00Z">
              <w:r w:rsidRPr="00D04138" w:rsidDel="00BC5D2B">
                <w:rPr>
                  <w:rFonts w:ascii="Arial" w:hAnsi="Arial" w:cs="Arial"/>
                  <w:sz w:val="20"/>
                  <w:szCs w:val="20"/>
                  <w:highlight w:val="yellow"/>
                  <w:lang w:eastAsia="en-US" w:bidi="en-US"/>
                  <w:rPrChange w:id="62" w:author="Kostelecká Miluše" w:date="2025-12-02T06:11:00Z">
                    <w:rPr>
                      <w:rFonts w:ascii="Arial" w:hAnsi="Arial" w:cs="Arial"/>
                      <w:sz w:val="20"/>
                      <w:szCs w:val="20"/>
                      <w:highlight w:val="cyan"/>
                      <w:lang w:eastAsia="en-US" w:bidi="en-US"/>
                    </w:rPr>
                  </w:rPrChange>
                </w:rPr>
                <w:delText>Název videonahrávky a typ úložiště doplní účastník</w:delText>
              </w:r>
            </w:del>
          </w:p>
        </w:tc>
      </w:tr>
    </w:tbl>
    <w:p w:rsidR="006F2539" w:rsidRPr="006F2539" w:rsidRDefault="00C8179D" w:rsidP="00466DB9">
      <w:pPr>
        <w:pStyle w:val="Odstavecseseznamem"/>
        <w:spacing w:before="240" w:after="240" w:line="240" w:lineRule="auto"/>
        <w:ind w:left="0" w:right="-284"/>
        <w:jc w:val="both"/>
        <w:rPr>
          <w:rFonts w:ascii="Arial" w:hAnsi="Arial" w:cs="Arial"/>
          <w:sz w:val="20"/>
          <w:szCs w:val="20"/>
        </w:rPr>
      </w:pPr>
      <w:r w:rsidRPr="00F14A52">
        <w:rPr>
          <w:rFonts w:ascii="Arial" w:hAnsi="Arial" w:cs="Arial"/>
          <w:sz w:val="20"/>
          <w:szCs w:val="20"/>
        </w:rPr>
        <w:t xml:space="preserve">K prokázání splnění technické specifikace předkládám </w:t>
      </w:r>
      <w:proofErr w:type="gramStart"/>
      <w:r w:rsidRPr="00F14A52">
        <w:rPr>
          <w:rFonts w:ascii="Arial" w:hAnsi="Arial" w:cs="Arial"/>
          <w:sz w:val="20"/>
          <w:szCs w:val="20"/>
        </w:rPr>
        <w:t>dokumentaci</w:t>
      </w:r>
      <w:r>
        <w:rPr>
          <w:rFonts w:ascii="Arial" w:hAnsi="Arial" w:cs="Arial"/>
          <w:sz w:val="20"/>
          <w:szCs w:val="20"/>
        </w:rPr>
        <w:t xml:space="preserve"> </w:t>
      </w:r>
      <w:r w:rsidRPr="00F14A52">
        <w:rPr>
          <w:rFonts w:ascii="Arial" w:hAnsi="Arial" w:cs="Arial"/>
          <w:sz w:val="20"/>
          <w:szCs w:val="20"/>
        </w:rPr>
        <w:t>z níž</w:t>
      </w:r>
      <w:proofErr w:type="gramEnd"/>
      <w:r w:rsidRPr="00F14A52">
        <w:rPr>
          <w:rFonts w:ascii="Arial" w:hAnsi="Arial" w:cs="Arial"/>
          <w:sz w:val="20"/>
          <w:szCs w:val="20"/>
        </w:rPr>
        <w:t xml:space="preserve"> je patrné splnění požadované specifikace </w:t>
      </w:r>
      <w:r>
        <w:rPr>
          <w:rFonts w:ascii="Arial" w:hAnsi="Arial" w:cs="Arial"/>
          <w:sz w:val="20"/>
          <w:szCs w:val="20"/>
        </w:rPr>
        <w:t>(</w:t>
      </w:r>
      <w:r w:rsidRPr="00F14A52">
        <w:rPr>
          <w:rFonts w:ascii="Arial" w:hAnsi="Arial" w:cs="Arial"/>
          <w:sz w:val="20"/>
          <w:szCs w:val="20"/>
        </w:rPr>
        <w:t>technick</w:t>
      </w:r>
      <w:r>
        <w:rPr>
          <w:rFonts w:ascii="Arial" w:hAnsi="Arial" w:cs="Arial"/>
          <w:sz w:val="20"/>
          <w:szCs w:val="20"/>
        </w:rPr>
        <w:t>ý list, prospekty, případně jiné doklady</w:t>
      </w:r>
      <w:r w:rsidR="00901AB8">
        <w:rPr>
          <w:rFonts w:ascii="Arial" w:hAnsi="Arial" w:cs="Arial"/>
          <w:sz w:val="20"/>
          <w:szCs w:val="20"/>
        </w:rPr>
        <w:t xml:space="preserve"> apod.) a poskytuji videonahrávku dle požadavků zadavatele.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207D1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835DCF" w:rsidRPr="006F2539" w:rsidRDefault="00835DCF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835DCF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20FBB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20FBB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220FBB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220F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220F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67F9E"/>
    <w:multiLevelType w:val="hybridMultilevel"/>
    <w:tmpl w:val="596014B2"/>
    <w:lvl w:ilvl="0" w:tplc="B1046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C54E2D"/>
    <w:multiLevelType w:val="hybridMultilevel"/>
    <w:tmpl w:val="596014B2"/>
    <w:lvl w:ilvl="0" w:tplc="B1046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977A1"/>
    <w:multiLevelType w:val="hybridMultilevel"/>
    <w:tmpl w:val="596014B2"/>
    <w:lvl w:ilvl="0" w:tplc="B1046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telecká Miluše">
    <w15:presenceInfo w15:providerId="AD" w15:userId="S-1-5-21-1547814083-1834688084-2493830544-3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1628FE"/>
    <w:rsid w:val="001675F0"/>
    <w:rsid w:val="002207D1"/>
    <w:rsid w:val="00220FBB"/>
    <w:rsid w:val="002901CE"/>
    <w:rsid w:val="002B2018"/>
    <w:rsid w:val="003531F3"/>
    <w:rsid w:val="00466DB9"/>
    <w:rsid w:val="006F2539"/>
    <w:rsid w:val="00835DCF"/>
    <w:rsid w:val="00901AB8"/>
    <w:rsid w:val="00BC5D2B"/>
    <w:rsid w:val="00C8179D"/>
    <w:rsid w:val="00D04138"/>
    <w:rsid w:val="00D41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C8179D"/>
    <w:pPr>
      <w:numPr>
        <w:numId w:val="6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17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179D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1157</Words>
  <Characters>6832</Characters>
  <Application>Microsoft Office Word</Application>
  <DocSecurity>0</DocSecurity>
  <Lines>56</Lines>
  <Paragraphs>15</Paragraphs>
  <ScaleCrop>false</ScaleCrop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17</cp:revision>
  <dcterms:created xsi:type="dcterms:W3CDTF">2022-01-24T11:46:00Z</dcterms:created>
  <dcterms:modified xsi:type="dcterms:W3CDTF">2025-12-19T08:03:00Z</dcterms:modified>
</cp:coreProperties>
</file>